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napToGrid w:val="0"/>
        <w:spacing w:line="560" w:lineRule="exac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1</w:t>
      </w:r>
    </w:p>
    <w:p>
      <w:pPr>
        <w:shd w:val="clear" w:color="auto" w:fill="FFFFFF"/>
        <w:snapToGrid w:val="0"/>
        <w:spacing w:line="560" w:lineRule="exact"/>
        <w:rPr>
          <w:rFonts w:ascii="仿宋_GB2312" w:eastAsia="仿宋_GB2312"/>
          <w:kern w:val="0"/>
          <w:sz w:val="28"/>
          <w:szCs w:val="28"/>
        </w:rPr>
      </w:pPr>
    </w:p>
    <w:p>
      <w:pPr>
        <w:shd w:val="clear" w:color="auto" w:fill="FFFFFF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安徽省工业和信息化领域标准化</w:t>
      </w:r>
    </w:p>
    <w:p>
      <w:pPr>
        <w:shd w:val="clear" w:color="auto" w:fill="FFFFFF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示范企业申报表</w:t>
      </w:r>
    </w:p>
    <w:p>
      <w:pPr>
        <w:shd w:val="clear" w:color="auto" w:fill="FFFFFF"/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1706"/>
        <w:gridCol w:w="555"/>
        <w:gridCol w:w="1182"/>
        <w:gridCol w:w="1079"/>
        <w:gridCol w:w="643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企业名称</w:t>
            </w:r>
          </w:p>
        </w:tc>
        <w:tc>
          <w:tcPr>
            <w:tcW w:w="6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right="24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注册地址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成立时间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所属行业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主营</w:t>
            </w:r>
            <w:r>
              <w:rPr>
                <w:rFonts w:hint="eastAsia" w:eastAsia="仿宋_GB2312"/>
                <w:kern w:val="0"/>
                <w:sz w:val="24"/>
              </w:rPr>
              <w:t>产品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202</w:t>
            </w:r>
            <w:del w:id="0" w:author="台芳" w:date="2025-02-11T15:58:16Z">
              <w:r>
                <w:rPr>
                  <w:rFonts w:hint="default" w:eastAsia="仿宋_GB2312"/>
                  <w:kern w:val="0"/>
                  <w:sz w:val="24"/>
                  <w:lang w:val="en-US" w:eastAsia="zh-CN"/>
                </w:rPr>
                <w:delText>3</w:delText>
              </w:r>
            </w:del>
            <w:ins w:id="1" w:author="台芳" w:date="2025-02-11T15:58:16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4</w:t>
              </w:r>
            </w:ins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eastAsia="仿宋_GB2312"/>
                <w:kern w:val="0"/>
                <w:sz w:val="24"/>
              </w:rPr>
              <w:t>销售收入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eastAsia="仿宋_GB2312"/>
                <w:kern w:val="0"/>
                <w:sz w:val="24"/>
              </w:rPr>
              <w:t>万元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202</w:t>
            </w:r>
            <w:del w:id="2" w:author="台芳" w:date="2025-02-11T15:58:18Z">
              <w:r>
                <w:rPr>
                  <w:rFonts w:hint="default" w:eastAsia="仿宋_GB2312"/>
                  <w:kern w:val="0"/>
                  <w:sz w:val="24"/>
                  <w:lang w:val="en-US" w:eastAsia="zh-CN"/>
                </w:rPr>
                <w:delText>3</w:delText>
              </w:r>
            </w:del>
            <w:ins w:id="3" w:author="台芳" w:date="2025-02-11T15:58:18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4</w:t>
              </w:r>
            </w:ins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eastAsia="仿宋_GB2312"/>
                <w:kern w:val="0"/>
                <w:sz w:val="24"/>
              </w:rPr>
              <w:t>利润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eastAsia="仿宋_GB2312"/>
                <w:kern w:val="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  <w:ins w:id="4" w:author="台芳" w:date="2025-02-11T15:59:15Z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ins w:id="5" w:author="台芳" w:date="2025-02-11T15:59:15Z"/>
                <w:rFonts w:hint="eastAsia" w:eastAsia="仿宋_GB2312"/>
                <w:kern w:val="0"/>
                <w:sz w:val="24"/>
                <w:lang w:val="en-US" w:eastAsia="zh-CN"/>
              </w:rPr>
            </w:pPr>
            <w:ins w:id="6" w:author="台芳" w:date="2025-02-11T15:59:27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标准化</w:t>
              </w:r>
            </w:ins>
            <w:ins w:id="7" w:author="台芳" w:date="2025-02-11T15:59:33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联系人</w:t>
              </w:r>
            </w:ins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ins w:id="8" w:author="台芳" w:date="2025-02-11T15:59:15Z"/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ins w:id="9" w:author="台芳" w:date="2025-02-11T15:59:15Z"/>
                <w:rFonts w:hint="eastAsia" w:eastAsia="仿宋_GB2312"/>
                <w:kern w:val="0"/>
                <w:sz w:val="24"/>
                <w:lang w:val="en-US" w:eastAsia="zh-CN"/>
              </w:rPr>
            </w:pPr>
            <w:ins w:id="10" w:author="台芳" w:date="2025-02-11T16:01:20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联系</w:t>
              </w:r>
            </w:ins>
            <w:ins w:id="11" w:author="台芳" w:date="2025-02-11T16:01:21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电话</w:t>
              </w:r>
            </w:ins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ins w:id="12" w:author="台芳" w:date="2025-02-11T15:59:15Z"/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人才方面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标准化专兼职人员数量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标准化工程师（初级）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标准化工程师（中级）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是否设立企业标准总监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21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□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exact"/>
          <w:jc w:val="center"/>
        </w:trPr>
        <w:tc>
          <w:tcPr>
            <w:tcW w:w="211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标准培训方面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202</w:t>
            </w:r>
            <w:del w:id="13" w:author="台芳" w:date="2025-02-11T15:58:28Z">
              <w:r>
                <w:rPr>
                  <w:rFonts w:hint="default" w:eastAsia="仿宋_GB2312"/>
                  <w:kern w:val="0"/>
                  <w:sz w:val="24"/>
                  <w:lang w:val="en-US" w:eastAsia="zh-CN"/>
                </w:rPr>
                <w:delText>2</w:delText>
              </w:r>
            </w:del>
            <w:ins w:id="14" w:author="台芳" w:date="2025-02-11T15:58:28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3</w:t>
              </w:r>
            </w:ins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-202</w:t>
            </w:r>
            <w:del w:id="15" w:author="台芳" w:date="2025-02-11T15:58:30Z">
              <w:r>
                <w:rPr>
                  <w:rFonts w:hint="default" w:eastAsia="仿宋_GB2312"/>
                  <w:kern w:val="0"/>
                  <w:sz w:val="24"/>
                  <w:lang w:val="en-US" w:eastAsia="zh-CN"/>
                </w:rPr>
                <w:delText>3</w:delText>
              </w:r>
            </w:del>
            <w:ins w:id="16" w:author="台芳" w:date="2025-02-11T15:58:30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4</w:t>
              </w:r>
            </w:ins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年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参加外部培训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次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人 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202</w:t>
            </w:r>
            <w:del w:id="17" w:author="台芳" w:date="2025-02-11T15:58:33Z">
              <w:r>
                <w:rPr>
                  <w:rFonts w:hint="default" w:eastAsia="仿宋_GB2312"/>
                  <w:kern w:val="0"/>
                  <w:sz w:val="24"/>
                  <w:lang w:val="en-US" w:eastAsia="zh-CN"/>
                </w:rPr>
                <w:delText>2</w:delText>
              </w:r>
            </w:del>
            <w:ins w:id="18" w:author="台芳" w:date="2025-02-11T15:58:33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3</w:t>
              </w:r>
            </w:ins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-202</w:t>
            </w:r>
            <w:del w:id="19" w:author="台芳" w:date="2025-02-11T15:58:35Z">
              <w:r>
                <w:rPr>
                  <w:rFonts w:hint="default" w:eastAsia="仿宋_GB2312"/>
                  <w:kern w:val="0"/>
                  <w:sz w:val="24"/>
                  <w:lang w:val="en-US" w:eastAsia="zh-CN"/>
                </w:rPr>
                <w:delText>3</w:delText>
              </w:r>
            </w:del>
            <w:ins w:id="20" w:author="台芳" w:date="2025-02-11T15:58:35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4</w:t>
              </w:r>
            </w:ins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年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开展内部培训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次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人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制定方面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</w:t>
            </w:r>
            <w:del w:id="21" w:author="朱晋莹" w:date="2025-02-19T15:02:11Z">
              <w:r>
                <w:rPr>
                  <w:rFonts w:hint="default" w:eastAsia="仿宋_GB2312"/>
                  <w:kern w:val="0"/>
                  <w:sz w:val="24"/>
                  <w:lang w:val="en-US" w:eastAsia="zh-CN"/>
                </w:rPr>
                <w:delText>20</w:delText>
              </w:r>
            </w:del>
            <w:ins w:id="22" w:author="朱晋莹" w:date="2025-02-19T15:02:11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2</w:t>
              </w:r>
            </w:ins>
            <w:ins w:id="23" w:author="朱晋莹" w:date="2025-02-19T15:02:12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1</w:t>
              </w:r>
            </w:ins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-202</w:t>
            </w:r>
            <w:del w:id="24" w:author="台芳" w:date="2025-02-11T16:01:40Z">
              <w:r>
                <w:rPr>
                  <w:rFonts w:hint="default" w:eastAsia="仿宋_GB2312"/>
                  <w:kern w:val="0"/>
                  <w:sz w:val="24"/>
                  <w:lang w:val="en-US" w:eastAsia="zh-CN"/>
                </w:rPr>
                <w:delText>4</w:delText>
              </w:r>
            </w:del>
            <w:ins w:id="25" w:author="台芳" w:date="2025-02-11T16:01:40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5</w:t>
              </w:r>
            </w:ins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是否建立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标准体系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参与制定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标准数量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立项标准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数量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制定企业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□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是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□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国标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个 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行标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个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地标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个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团标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个          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国标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个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行标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个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地标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个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团标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个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个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诚信守法方面</w:t>
            </w:r>
          </w:p>
        </w:tc>
        <w:tc>
          <w:tcPr>
            <w:tcW w:w="6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 xml:space="preserve">近三年是否发生重大产品（服务）质量、安全健康、环境保护事故      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 xml:space="preserve"> □是    □否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  <w:lang w:eastAsia="zh-CN"/>
              </w:rPr>
              <w:t>企业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产品执行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  <w:lang w:eastAsia="zh-CN"/>
              </w:rPr>
              <w:t>标准自我声明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  <w:lang w:eastAsia="zh-CN"/>
              </w:rPr>
              <w:t>公开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情况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编</w:t>
            </w:r>
            <w:r>
              <w:rPr>
                <w:rFonts w:hint="eastAsia" w:eastAsia="仿宋_GB2312"/>
                <w:kern w:val="0"/>
                <w:sz w:val="24"/>
                <w:highlight w:val="none"/>
              </w:rPr>
              <w:t>号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</w:rPr>
              <w:t>标准名称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</w:rPr>
              <w:t>公开网址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贯标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情况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编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号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标准名称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贯彻强制性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采标情况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编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号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标准名称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涉及的国际标准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企业标准“领跑者”方面</w:t>
            </w:r>
          </w:p>
        </w:tc>
        <w:tc>
          <w:tcPr>
            <w:tcW w:w="6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both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登录质量分级及领跑者管理信息平台（https://www.qybzlp.com/）查询。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对标达标情况</w:t>
            </w:r>
          </w:p>
        </w:tc>
        <w:tc>
          <w:tcPr>
            <w:tcW w:w="6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both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登录全国对标达标信息服务平台（http://db.csstgc.com.cn/）查询。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标准化和质量表彰方面</w:t>
            </w: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highlight w:val="none"/>
              </w:rPr>
              <w:t>是否获得标准化良好行为企业</w:t>
            </w:r>
            <w:r>
              <w:rPr>
                <w:rFonts w:hint="eastAsia" w:eastAsia="仿宋_GB2312"/>
                <w:kern w:val="0"/>
                <w:sz w:val="24"/>
                <w:highlight w:val="none"/>
                <w:lang w:val="en-US" w:eastAsia="zh-CN"/>
              </w:rPr>
              <w:t>及</w:t>
            </w:r>
            <w:r>
              <w:rPr>
                <w:rFonts w:hint="eastAsia" w:eastAsia="仿宋_GB2312"/>
                <w:kern w:val="0"/>
                <w:sz w:val="24"/>
                <w:highlight w:val="none"/>
              </w:rPr>
              <w:t>级别</w:t>
            </w:r>
          </w:p>
        </w:tc>
        <w:tc>
          <w:tcPr>
            <w:tcW w:w="4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eastAsia" w:eastAsia="仿宋_GB2312"/>
                <w:kern w:val="0"/>
                <w:sz w:val="24"/>
              </w:rPr>
              <w:t>ISO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质量管理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认证</w:t>
            </w:r>
            <w:r>
              <w:rPr>
                <w:rFonts w:hint="eastAsia" w:eastAsia="仿宋_GB2312"/>
                <w:kern w:val="0"/>
                <w:sz w:val="24"/>
              </w:rPr>
              <w:t>情况</w:t>
            </w:r>
          </w:p>
        </w:tc>
        <w:tc>
          <w:tcPr>
            <w:tcW w:w="4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标准化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和质量</w:t>
            </w:r>
            <w:r>
              <w:rPr>
                <w:rFonts w:hint="eastAsia" w:eastAsia="仿宋_GB2312"/>
                <w:kern w:val="0"/>
                <w:sz w:val="24"/>
              </w:rPr>
              <w:t>工作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表彰情况</w:t>
            </w:r>
          </w:p>
        </w:tc>
        <w:tc>
          <w:tcPr>
            <w:tcW w:w="4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其他表彰</w:t>
            </w:r>
          </w:p>
        </w:tc>
        <w:tc>
          <w:tcPr>
            <w:tcW w:w="4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2" w:hRule="exact"/>
          <w:jc w:val="center"/>
        </w:trPr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企</w:t>
            </w:r>
            <w:r>
              <w:rPr>
                <w:rFonts w:eastAsia="仿宋_GB2312"/>
                <w:kern w:val="0"/>
                <w:sz w:val="24"/>
              </w:rPr>
              <w:t>业概况和标准化工作简介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eastAsia="仿宋_GB2312"/>
                <w:kern w:val="0"/>
                <w:sz w:val="24"/>
              </w:rPr>
              <w:t>（300字）</w:t>
            </w:r>
          </w:p>
        </w:tc>
        <w:tc>
          <w:tcPr>
            <w:tcW w:w="6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Ansi="黑体" w:eastAsia="黑体"/>
          <w:sz w:val="32"/>
          <w:szCs w:val="32"/>
        </w:rPr>
      </w:pPr>
    </w:p>
    <w:p>
      <w:pPr>
        <w:adjustRightInd w:val="0"/>
        <w:snapToGrid w:val="0"/>
        <w:spacing w:line="240" w:lineRule="atLeast"/>
        <w:jc w:val="both"/>
        <w:rPr>
          <w:rFonts w:hint="eastAsia" w:eastAsia="仿宋_GB2312"/>
          <w:kern w:val="0"/>
          <w:sz w:val="24"/>
          <w:highlight w:val="none"/>
          <w:lang w:val="en-US" w:eastAsia="zh-CN"/>
        </w:rPr>
      </w:pPr>
      <w:r>
        <w:rPr>
          <w:rFonts w:hint="eastAsia" w:eastAsia="仿宋_GB2312"/>
          <w:kern w:val="0"/>
          <w:sz w:val="24"/>
          <w:highlight w:val="none"/>
          <w:lang w:val="en-US" w:eastAsia="zh-CN"/>
        </w:rPr>
        <w:t>说明：“</w:t>
      </w:r>
      <w:r>
        <w:rPr>
          <w:rFonts w:hint="eastAsia" w:eastAsia="仿宋_GB2312"/>
          <w:kern w:val="0"/>
          <w:sz w:val="24"/>
          <w:highlight w:val="none"/>
          <w:lang w:eastAsia="zh-CN"/>
        </w:rPr>
        <w:t>企业产品执行标准自我声明公开</w:t>
      </w:r>
      <w:r>
        <w:rPr>
          <w:rFonts w:hint="eastAsia" w:eastAsia="仿宋_GB2312"/>
          <w:kern w:val="0"/>
          <w:sz w:val="24"/>
          <w:highlight w:val="none"/>
          <w:lang w:val="en-US" w:eastAsia="zh-CN"/>
        </w:rPr>
        <w:t>情况”主要根据《企业标准化促进办法》（总局83号令要求），主要是销售的产品执行的标准。</w:t>
      </w:r>
    </w:p>
    <w:p>
      <w:pPr>
        <w:adjustRightInd w:val="0"/>
        <w:snapToGrid w:val="0"/>
        <w:spacing w:line="240" w:lineRule="atLeast"/>
        <w:jc w:val="both"/>
        <w:rPr>
          <w:rFonts w:hint="default" w:eastAsia="仿宋_GB2312"/>
          <w:kern w:val="0"/>
          <w:sz w:val="24"/>
          <w:highlight w:val="none"/>
          <w:lang w:val="en-US" w:eastAsia="zh-CN"/>
        </w:rPr>
      </w:pPr>
      <w:ins w:id="26" w:author="台芳" w:date="2025-02-11T16:06:35Z">
        <w:r>
          <w:rPr>
            <w:rFonts w:hint="eastAsia" w:eastAsia="仿宋_GB2312"/>
            <w:kern w:val="0"/>
            <w:sz w:val="24"/>
            <w:highlight w:val="none"/>
            <w:lang w:val="en-US" w:eastAsia="zh-CN"/>
          </w:rPr>
          <w:t>（</w:t>
        </w:r>
      </w:ins>
      <w:ins w:id="27" w:author="台芳" w:date="2025-02-11T16:06:38Z">
        <w:r>
          <w:rPr>
            <w:rFonts w:hint="eastAsia" w:eastAsia="仿宋_GB2312"/>
            <w:kern w:val="0"/>
            <w:sz w:val="24"/>
            <w:highlight w:val="none"/>
            <w:lang w:val="en-US" w:eastAsia="zh-CN"/>
          </w:rPr>
          <w:t>本表</w:t>
        </w:r>
      </w:ins>
      <w:ins w:id="28" w:author="台芳" w:date="2025-02-11T16:06:40Z">
        <w:r>
          <w:rPr>
            <w:rFonts w:hint="eastAsia" w:eastAsia="仿宋_GB2312"/>
            <w:kern w:val="0"/>
            <w:sz w:val="24"/>
            <w:highlight w:val="none"/>
            <w:lang w:val="en-US" w:eastAsia="zh-CN"/>
          </w:rPr>
          <w:t>需</w:t>
        </w:r>
      </w:ins>
      <w:ins w:id="29" w:author="台芳" w:date="2025-02-11T16:07:02Z">
        <w:r>
          <w:rPr>
            <w:rFonts w:hint="eastAsia" w:eastAsia="仿宋_GB2312"/>
            <w:kern w:val="0"/>
            <w:sz w:val="24"/>
            <w:highlight w:val="none"/>
            <w:lang w:val="en-US" w:eastAsia="zh-CN"/>
          </w:rPr>
          <w:t>同时</w:t>
        </w:r>
      </w:ins>
      <w:ins w:id="30" w:author="台芳" w:date="2025-02-11T16:06:42Z">
        <w:r>
          <w:rPr>
            <w:rFonts w:hint="eastAsia" w:eastAsia="仿宋_GB2312"/>
            <w:kern w:val="0"/>
            <w:sz w:val="24"/>
            <w:highlight w:val="none"/>
            <w:lang w:val="en-US" w:eastAsia="zh-CN"/>
          </w:rPr>
          <w:t>提供</w:t>
        </w:r>
      </w:ins>
      <w:ins w:id="31" w:author="台芳" w:date="2025-02-12T11:59:56Z">
        <w:r>
          <w:rPr>
            <w:rFonts w:hint="eastAsia" w:eastAsia="仿宋_GB2312"/>
            <w:kern w:val="0"/>
            <w:sz w:val="24"/>
            <w:highlight w:val="none"/>
            <w:lang w:val="en-US" w:eastAsia="zh-CN"/>
          </w:rPr>
          <w:t>PDF盖章版</w:t>
        </w:r>
      </w:ins>
      <w:ins w:id="32" w:author="台芳" w:date="2025-02-12T11:59:59Z">
        <w:r>
          <w:rPr>
            <w:rFonts w:hint="eastAsia" w:eastAsia="仿宋_GB2312"/>
            <w:kern w:val="0"/>
            <w:sz w:val="24"/>
            <w:highlight w:val="none"/>
            <w:lang w:val="en-US" w:eastAsia="zh-CN"/>
          </w:rPr>
          <w:t>和</w:t>
        </w:r>
      </w:ins>
      <w:ins w:id="33" w:author="台芳" w:date="2025-02-11T16:06:53Z">
        <w:r>
          <w:rPr>
            <w:rFonts w:hint="eastAsia" w:eastAsia="仿宋_GB2312"/>
            <w:kern w:val="0"/>
            <w:sz w:val="24"/>
            <w:highlight w:val="none"/>
            <w:lang w:val="en-US" w:eastAsia="zh-CN"/>
          </w:rPr>
          <w:t>Word</w:t>
        </w:r>
      </w:ins>
      <w:ins w:id="34" w:author="台芳" w:date="2025-02-11T16:06:58Z">
        <w:r>
          <w:rPr>
            <w:rFonts w:hint="eastAsia" w:eastAsia="仿宋_GB2312"/>
            <w:kern w:val="0"/>
            <w:sz w:val="24"/>
            <w:highlight w:val="none"/>
            <w:lang w:val="en-US" w:eastAsia="zh-CN"/>
          </w:rPr>
          <w:t>版</w:t>
        </w:r>
      </w:ins>
      <w:ins w:id="35" w:author="台芳" w:date="2025-02-11T16:07:15Z">
        <w:r>
          <w:rPr>
            <w:rFonts w:hint="eastAsia" w:eastAsia="仿宋_GB2312"/>
            <w:kern w:val="0"/>
            <w:sz w:val="24"/>
            <w:highlight w:val="none"/>
            <w:lang w:val="en-US" w:eastAsia="zh-CN"/>
          </w:rPr>
          <w:t>）</w:t>
        </w:r>
      </w:ins>
    </w:p>
    <w:sectPr>
      <w:footerReference r:id="rId3" w:type="default"/>
      <w:pgSz w:w="11906" w:h="16838"/>
      <w:pgMar w:top="2098" w:right="1474" w:bottom="181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-393700</wp:posOffset>
              </wp:positionV>
              <wp:extent cx="1828800" cy="6305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6305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7"/>
                              <w:rFonts w:ascii="仿宋_GB2312" w:eastAsia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仿宋_GB2312" w:eastAsia="仿宋_GB2312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1pt;height:49.65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DTOGYnXAAAABwEAAA8AAAAAAAAAAQAgAAAAOAAAAGRycy9kb3ducmV2Lnht&#10;bFBLAQIUABQAAAAIAIdO4kDEglomHQIAACgEAAAOAAAAAAAAAAEAIAAAADw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Style w:val="7"/>
                        <w:rFonts w:ascii="仿宋_GB2312" w:eastAsia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="仿宋_GB2312" w:eastAsia="仿宋_GB2312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ascii="仿宋_GB2312" w:eastAsia="仿宋_GB2312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台芳">
    <w15:presenceInfo w15:providerId="None" w15:userId="台芳"/>
  </w15:person>
  <w15:person w15:author="朱晋莹">
    <w15:presenceInfo w15:providerId="None" w15:userId="朱晋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revisionView w:markup="0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CC"/>
    <w:rsid w:val="000016C2"/>
    <w:rsid w:val="00072418"/>
    <w:rsid w:val="00085D10"/>
    <w:rsid w:val="000B301B"/>
    <w:rsid w:val="000F1007"/>
    <w:rsid w:val="00111C26"/>
    <w:rsid w:val="00123FC6"/>
    <w:rsid w:val="001347AA"/>
    <w:rsid w:val="00140B28"/>
    <w:rsid w:val="00153D09"/>
    <w:rsid w:val="00154A5A"/>
    <w:rsid w:val="00155543"/>
    <w:rsid w:val="00175F2C"/>
    <w:rsid w:val="0018286F"/>
    <w:rsid w:val="00184849"/>
    <w:rsid w:val="001E3755"/>
    <w:rsid w:val="001E45E7"/>
    <w:rsid w:val="001F775F"/>
    <w:rsid w:val="00204028"/>
    <w:rsid w:val="00251DCC"/>
    <w:rsid w:val="00263311"/>
    <w:rsid w:val="00265F75"/>
    <w:rsid w:val="00273C54"/>
    <w:rsid w:val="002941D4"/>
    <w:rsid w:val="002A08A0"/>
    <w:rsid w:val="002C1723"/>
    <w:rsid w:val="002D2DF2"/>
    <w:rsid w:val="002D39FA"/>
    <w:rsid w:val="002E6B0B"/>
    <w:rsid w:val="00330770"/>
    <w:rsid w:val="00333F67"/>
    <w:rsid w:val="00342859"/>
    <w:rsid w:val="00361E52"/>
    <w:rsid w:val="0036572A"/>
    <w:rsid w:val="00381C1A"/>
    <w:rsid w:val="003A0E05"/>
    <w:rsid w:val="003B39F4"/>
    <w:rsid w:val="003D304C"/>
    <w:rsid w:val="003E4D65"/>
    <w:rsid w:val="003E6882"/>
    <w:rsid w:val="003F2C7E"/>
    <w:rsid w:val="004220A0"/>
    <w:rsid w:val="0042435F"/>
    <w:rsid w:val="00447AB0"/>
    <w:rsid w:val="004529B9"/>
    <w:rsid w:val="00464B95"/>
    <w:rsid w:val="0047743E"/>
    <w:rsid w:val="0048067D"/>
    <w:rsid w:val="004A619B"/>
    <w:rsid w:val="004C2D6C"/>
    <w:rsid w:val="005108E2"/>
    <w:rsid w:val="005148A1"/>
    <w:rsid w:val="00572774"/>
    <w:rsid w:val="0058679D"/>
    <w:rsid w:val="00641FFC"/>
    <w:rsid w:val="00646B2D"/>
    <w:rsid w:val="006A5B44"/>
    <w:rsid w:val="006B2682"/>
    <w:rsid w:val="006C0225"/>
    <w:rsid w:val="006E5A5D"/>
    <w:rsid w:val="006F09D3"/>
    <w:rsid w:val="006F116D"/>
    <w:rsid w:val="006F6EC3"/>
    <w:rsid w:val="007116A8"/>
    <w:rsid w:val="0071217C"/>
    <w:rsid w:val="007243B9"/>
    <w:rsid w:val="0073433C"/>
    <w:rsid w:val="00736F9C"/>
    <w:rsid w:val="007D6D68"/>
    <w:rsid w:val="007E6ECF"/>
    <w:rsid w:val="00810C44"/>
    <w:rsid w:val="00810D2E"/>
    <w:rsid w:val="008165E5"/>
    <w:rsid w:val="00817B11"/>
    <w:rsid w:val="00830EEF"/>
    <w:rsid w:val="00854A0E"/>
    <w:rsid w:val="00856CE1"/>
    <w:rsid w:val="008629E9"/>
    <w:rsid w:val="00864377"/>
    <w:rsid w:val="008A5E43"/>
    <w:rsid w:val="008F189F"/>
    <w:rsid w:val="00901A1E"/>
    <w:rsid w:val="00910E1D"/>
    <w:rsid w:val="00964E2A"/>
    <w:rsid w:val="009A3872"/>
    <w:rsid w:val="009E74F4"/>
    <w:rsid w:val="009F22A2"/>
    <w:rsid w:val="009F33E2"/>
    <w:rsid w:val="00A07FA1"/>
    <w:rsid w:val="00A10830"/>
    <w:rsid w:val="00A24B12"/>
    <w:rsid w:val="00A55488"/>
    <w:rsid w:val="00A700EE"/>
    <w:rsid w:val="00A75A9D"/>
    <w:rsid w:val="00A94F89"/>
    <w:rsid w:val="00AC3A7B"/>
    <w:rsid w:val="00AD0133"/>
    <w:rsid w:val="00AD4E49"/>
    <w:rsid w:val="00AD5DB7"/>
    <w:rsid w:val="00AE7D8F"/>
    <w:rsid w:val="00AF7726"/>
    <w:rsid w:val="00B04A79"/>
    <w:rsid w:val="00B20449"/>
    <w:rsid w:val="00B207C7"/>
    <w:rsid w:val="00B36579"/>
    <w:rsid w:val="00B36FBB"/>
    <w:rsid w:val="00B8237D"/>
    <w:rsid w:val="00B82D02"/>
    <w:rsid w:val="00B86EDE"/>
    <w:rsid w:val="00B8755F"/>
    <w:rsid w:val="00BC4A6C"/>
    <w:rsid w:val="00BD07DD"/>
    <w:rsid w:val="00BD0E8D"/>
    <w:rsid w:val="00BE157F"/>
    <w:rsid w:val="00BF29CC"/>
    <w:rsid w:val="00C05DB5"/>
    <w:rsid w:val="00C1673F"/>
    <w:rsid w:val="00C33213"/>
    <w:rsid w:val="00C47632"/>
    <w:rsid w:val="00C57124"/>
    <w:rsid w:val="00C61383"/>
    <w:rsid w:val="00C72B88"/>
    <w:rsid w:val="00C9111C"/>
    <w:rsid w:val="00CD429B"/>
    <w:rsid w:val="00CD70C7"/>
    <w:rsid w:val="00D024AC"/>
    <w:rsid w:val="00D067ED"/>
    <w:rsid w:val="00D26C4A"/>
    <w:rsid w:val="00D3237D"/>
    <w:rsid w:val="00D35AFC"/>
    <w:rsid w:val="00D40061"/>
    <w:rsid w:val="00D93481"/>
    <w:rsid w:val="00DC4909"/>
    <w:rsid w:val="00DD4864"/>
    <w:rsid w:val="00DD5AD0"/>
    <w:rsid w:val="00E10022"/>
    <w:rsid w:val="00E226A3"/>
    <w:rsid w:val="00E27A9E"/>
    <w:rsid w:val="00E503F9"/>
    <w:rsid w:val="00E61853"/>
    <w:rsid w:val="00E72060"/>
    <w:rsid w:val="00E76951"/>
    <w:rsid w:val="00E85DAC"/>
    <w:rsid w:val="00E93162"/>
    <w:rsid w:val="00ED7A38"/>
    <w:rsid w:val="00F173B2"/>
    <w:rsid w:val="00F465C7"/>
    <w:rsid w:val="00F831BF"/>
    <w:rsid w:val="00F84F1F"/>
    <w:rsid w:val="00F87F74"/>
    <w:rsid w:val="00FB11D1"/>
    <w:rsid w:val="00FB1D8B"/>
    <w:rsid w:val="00FC2B9D"/>
    <w:rsid w:val="08472626"/>
    <w:rsid w:val="092C633F"/>
    <w:rsid w:val="0CFD6546"/>
    <w:rsid w:val="0E2D70E8"/>
    <w:rsid w:val="0F394C1B"/>
    <w:rsid w:val="12501C13"/>
    <w:rsid w:val="133D5926"/>
    <w:rsid w:val="143E210C"/>
    <w:rsid w:val="145C7115"/>
    <w:rsid w:val="16C64264"/>
    <w:rsid w:val="17875F5D"/>
    <w:rsid w:val="1C353860"/>
    <w:rsid w:val="1EFE5711"/>
    <w:rsid w:val="1FC93670"/>
    <w:rsid w:val="227703F2"/>
    <w:rsid w:val="23037706"/>
    <w:rsid w:val="2D373F2A"/>
    <w:rsid w:val="30AF7E58"/>
    <w:rsid w:val="35250F4C"/>
    <w:rsid w:val="360C6860"/>
    <w:rsid w:val="38F66AF8"/>
    <w:rsid w:val="39C422BA"/>
    <w:rsid w:val="3A885B5F"/>
    <w:rsid w:val="3B0772BE"/>
    <w:rsid w:val="3B7926CC"/>
    <w:rsid w:val="3D295DF3"/>
    <w:rsid w:val="3D695B98"/>
    <w:rsid w:val="3F360653"/>
    <w:rsid w:val="40262FD7"/>
    <w:rsid w:val="40B306FF"/>
    <w:rsid w:val="41CF11F9"/>
    <w:rsid w:val="438B7A1E"/>
    <w:rsid w:val="45835127"/>
    <w:rsid w:val="4C1D3490"/>
    <w:rsid w:val="4DC3009E"/>
    <w:rsid w:val="4E4B4960"/>
    <w:rsid w:val="4F8843BA"/>
    <w:rsid w:val="4FA061C8"/>
    <w:rsid w:val="4FBF07D1"/>
    <w:rsid w:val="5A1F7C78"/>
    <w:rsid w:val="5D29078B"/>
    <w:rsid w:val="5EAC1FB3"/>
    <w:rsid w:val="5FC95156"/>
    <w:rsid w:val="60436AFE"/>
    <w:rsid w:val="61FC3799"/>
    <w:rsid w:val="66D65CD5"/>
    <w:rsid w:val="691C09B5"/>
    <w:rsid w:val="69736CCA"/>
    <w:rsid w:val="6BAE0758"/>
    <w:rsid w:val="6EEF308B"/>
    <w:rsid w:val="6F3F631A"/>
    <w:rsid w:val="6F5D425D"/>
    <w:rsid w:val="71BF342F"/>
    <w:rsid w:val="79F01915"/>
    <w:rsid w:val="7A2F66CD"/>
    <w:rsid w:val="7B23557A"/>
    <w:rsid w:val="7B7FF29A"/>
    <w:rsid w:val="7C8E5633"/>
    <w:rsid w:val="7FFF8770"/>
    <w:rsid w:val="D67FA5E6"/>
    <w:rsid w:val="F6DF69ED"/>
    <w:rsid w:val="FFEDC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</Words>
  <Characters>446</Characters>
  <Lines>3</Lines>
  <Paragraphs>1</Paragraphs>
  <TotalTime>7</TotalTime>
  <ScaleCrop>false</ScaleCrop>
  <LinksUpToDate>false</LinksUpToDate>
  <CharactersWithSpaces>523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2020-09-13T02:24:00Z</dcterms:created>
  <dc:creator>温晓丹</dc:creator>
  <cp:lastModifiedBy>朱晋莹</cp:lastModifiedBy>
  <cp:lastPrinted>2025-02-19T15:02:20Z</cp:lastPrinted>
  <dcterms:modified xsi:type="dcterms:W3CDTF">2025-02-19T15:09:44Z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</Properties>
</file>